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4EC" w:rsidRDefault="00A454EC" w:rsidP="00A454EC">
      <w:pPr>
        <w:jc w:val="right"/>
        <w:rPr>
          <w:ins w:id="0" w:author="Blinnikova_OK" w:date="2021-02-16T10:24:00Z"/>
          <w:rFonts w:ascii="Arial" w:hAnsi="Arial" w:cs="Arial"/>
          <w:b/>
          <w:color w:val="000000"/>
          <w:sz w:val="20"/>
          <w:szCs w:val="20"/>
        </w:rPr>
      </w:pPr>
      <w:ins w:id="1" w:author="Blinnikova_OK" w:date="2021-02-16T10:24:00Z">
        <w:r>
          <w:rPr>
            <w:rFonts w:ascii="Arial" w:hAnsi="Arial" w:cs="Arial"/>
            <w:b/>
            <w:color w:val="000000"/>
            <w:sz w:val="20"/>
            <w:szCs w:val="20"/>
          </w:rPr>
          <w:t xml:space="preserve">Приложение № </w:t>
        </w:r>
        <w:r>
          <w:rPr>
            <w:rFonts w:ascii="Arial" w:hAnsi="Arial" w:cs="Arial"/>
            <w:b/>
            <w:color w:val="000000"/>
            <w:sz w:val="20"/>
            <w:szCs w:val="20"/>
          </w:rPr>
          <w:t>6</w:t>
        </w:r>
        <w:r>
          <w:rPr>
            <w:rFonts w:ascii="Arial" w:hAnsi="Arial" w:cs="Arial"/>
            <w:b/>
            <w:color w:val="000000"/>
            <w:sz w:val="20"/>
            <w:szCs w:val="20"/>
          </w:rPr>
          <w:t xml:space="preserve"> к приказу № ___ от __________</w:t>
        </w:r>
      </w:ins>
    </w:p>
    <w:p w:rsidR="00700A3B" w:rsidRDefault="00700A3B" w:rsidP="00700A3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Типовая форма договора поставки </w:t>
      </w:r>
    </w:p>
    <w:p w:rsidR="00700A3B" w:rsidRDefault="00700A3B" w:rsidP="00700A3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(утверждена приказом ООО «БНГРЭ» № ___ от ____)</w:t>
      </w:r>
    </w:p>
    <w:p w:rsidR="00700A3B" w:rsidRDefault="00700A3B" w:rsidP="00700A3B">
      <w:pPr>
        <w:jc w:val="right"/>
        <w:rPr>
          <w:rFonts w:ascii="Times New Roman" w:hAnsi="Times New Roman"/>
        </w:rPr>
      </w:pPr>
    </w:p>
    <w:p w:rsidR="00700A3B" w:rsidRPr="00EC6188" w:rsidRDefault="00700A3B" w:rsidP="00700A3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D75D0B">
        <w:rPr>
          <w:rFonts w:ascii="Times New Roman" w:hAnsi="Times New Roman"/>
        </w:rPr>
        <w:t>«</w:t>
      </w:r>
      <w:r>
        <w:rPr>
          <w:rFonts w:ascii="Times New Roman" w:hAnsi="Times New Roman"/>
        </w:rPr>
        <w:t>Д</w:t>
      </w:r>
      <w:r w:rsidR="00D75D0B">
        <w:rPr>
          <w:rFonts w:ascii="Times New Roman" w:hAnsi="Times New Roman"/>
        </w:rPr>
        <w:t>»</w:t>
      </w:r>
    </w:p>
    <w:p w:rsidR="00700A3B" w:rsidRPr="00EC6188" w:rsidRDefault="00700A3B" w:rsidP="00700A3B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</w:t>
      </w:r>
      <w:r>
        <w:rPr>
          <w:rFonts w:ascii="Times New Roman" w:hAnsi="Times New Roman"/>
        </w:rPr>
        <w:t xml:space="preserve"> поставки </w:t>
      </w:r>
      <w:r w:rsidRPr="00EC6188">
        <w:rPr>
          <w:rFonts w:ascii="Times New Roman" w:hAnsi="Times New Roman"/>
        </w:rPr>
        <w:t xml:space="preserve"> № ___ от _____</w:t>
      </w:r>
    </w:p>
    <w:p w:rsidR="00700A3B" w:rsidRDefault="00700A3B" w:rsidP="00D75D0B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Поставщика  об оплате Товара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  <w:r w:rsidRPr="00700A3B">
        <w:rPr>
          <w:rFonts w:ascii="Times New Roman" w:hAnsi="Times New Roman"/>
          <w:sz w:val="24"/>
          <w:szCs w:val="24"/>
        </w:rPr>
        <w:t xml:space="preserve"> </w:t>
      </w: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Поставщика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</w:t>
      </w:r>
      <w:r w:rsidR="00D75D0B">
        <w:rPr>
          <w:rFonts w:ascii="Times New Roman" w:hAnsi="Times New Roman"/>
          <w:sz w:val="24"/>
          <w:szCs w:val="24"/>
        </w:rPr>
        <w:t>поставленный Товар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п. -  </w:t>
      </w:r>
      <w:r w:rsidR="00D75D0B">
        <w:rPr>
          <w:rFonts w:ascii="Times New Roman" w:hAnsi="Times New Roman"/>
          <w:sz w:val="24"/>
          <w:szCs w:val="24"/>
        </w:rPr>
        <w:t xml:space="preserve">Приложения № __ от ___ к </w:t>
      </w:r>
      <w:r>
        <w:rPr>
          <w:rFonts w:ascii="Times New Roman" w:hAnsi="Times New Roman"/>
          <w:sz w:val="24"/>
          <w:szCs w:val="24"/>
        </w:rPr>
        <w:t>Договор</w:t>
      </w:r>
      <w:r w:rsidR="00D75D0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A23B36">
        <w:rPr>
          <w:rFonts w:ascii="Times New Roman" w:hAnsi="Times New Roman"/>
          <w:sz w:val="24"/>
          <w:szCs w:val="24"/>
        </w:rPr>
        <w:t xml:space="preserve">поставки </w:t>
      </w:r>
      <w:r>
        <w:rPr>
          <w:rFonts w:ascii="Times New Roman" w:hAnsi="Times New Roman"/>
          <w:sz w:val="24"/>
          <w:szCs w:val="24"/>
        </w:rPr>
        <w:t>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A23B36">
        <w:rPr>
          <w:rFonts w:ascii="Times New Roman" w:hAnsi="Times New Roman"/>
          <w:i/>
          <w:sz w:val="24"/>
          <w:szCs w:val="24"/>
        </w:rPr>
        <w:t>Поставщика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A23B36">
        <w:rPr>
          <w:rFonts w:ascii="Times New Roman" w:hAnsi="Times New Roman"/>
          <w:sz w:val="24"/>
          <w:szCs w:val="24"/>
        </w:rPr>
        <w:t xml:space="preserve">поставленный Товар, </w:t>
      </w:r>
      <w:r w:rsidR="00D75D0B">
        <w:rPr>
          <w:rFonts w:ascii="Times New Roman" w:hAnsi="Times New Roman"/>
          <w:sz w:val="24"/>
          <w:szCs w:val="24"/>
        </w:rPr>
        <w:t>указанн</w:t>
      </w:r>
      <w:del w:id="2" w:author="Kosova_vv" w:date="2021-02-02T19:02:00Z">
        <w:r w:rsidR="00D75D0B" w:rsidDel="00F1182B">
          <w:rPr>
            <w:rFonts w:ascii="Times New Roman" w:hAnsi="Times New Roman"/>
            <w:sz w:val="24"/>
            <w:szCs w:val="24"/>
          </w:rPr>
          <w:delText>ого</w:delText>
        </w:r>
      </w:del>
      <w:ins w:id="3" w:author="Kosova_vv" w:date="2021-02-02T19:02:00Z">
        <w:r w:rsidR="00F1182B">
          <w:rPr>
            <w:rFonts w:ascii="Times New Roman" w:hAnsi="Times New Roman"/>
            <w:sz w:val="24"/>
            <w:szCs w:val="24"/>
          </w:rPr>
          <w:t>ый</w:t>
        </w:r>
      </w:ins>
      <w:r>
        <w:rPr>
          <w:rFonts w:ascii="Times New Roman" w:hAnsi="Times New Roman"/>
          <w:sz w:val="24"/>
          <w:szCs w:val="24"/>
        </w:rPr>
        <w:t xml:space="preserve">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A23B36">
        <w:rPr>
          <w:rFonts w:ascii="Times New Roman" w:hAnsi="Times New Roman"/>
          <w:sz w:val="24"/>
          <w:szCs w:val="24"/>
        </w:rPr>
        <w:t>о оплате за поставленны</w:t>
      </w:r>
      <w:r w:rsidR="000B2D9D">
        <w:rPr>
          <w:rFonts w:ascii="Times New Roman" w:hAnsi="Times New Roman"/>
          <w:sz w:val="24"/>
          <w:szCs w:val="24"/>
        </w:rPr>
        <w:t>й</w:t>
      </w:r>
      <w:r w:rsidR="00A23B36">
        <w:rPr>
          <w:rFonts w:ascii="Times New Roman" w:hAnsi="Times New Roman"/>
          <w:sz w:val="24"/>
          <w:szCs w:val="24"/>
        </w:rPr>
        <w:t xml:space="preserve"> Товар </w:t>
      </w:r>
      <w:r>
        <w:rPr>
          <w:rFonts w:ascii="Times New Roman" w:hAnsi="Times New Roman"/>
          <w:sz w:val="24"/>
          <w:szCs w:val="24"/>
        </w:rPr>
        <w:t xml:space="preserve">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/>
    <w:p w:rsidR="00700A3B" w:rsidRDefault="00700A3B" w:rsidP="00700A3B"/>
    <w:p w:rsidR="00700A3B" w:rsidRDefault="00700A3B" w:rsidP="000B2D9D">
      <w:pPr>
        <w:spacing w:after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700A3B" w:rsidRDefault="00700A3B" w:rsidP="00700A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700A3B" w:rsidTr="00700A3B">
        <w:tc>
          <w:tcPr>
            <w:tcW w:w="4785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700A3B" w:rsidP="00700A3B">
      <w:r w:rsidRPr="00C46083">
        <w:rPr>
          <w:rFonts w:ascii="Times New Roman" w:hAnsi="Times New Roman"/>
          <w:sz w:val="24"/>
          <w:szCs w:val="24"/>
        </w:rPr>
        <w:t xml:space="preserve">  </w:t>
      </w:r>
    </w:p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characterSpacingControl w:val="doNotCompress"/>
  <w:compat/>
  <w:rsids>
    <w:rsidRoot w:val="00700A3B"/>
    <w:rsid w:val="000B1E36"/>
    <w:rsid w:val="000B2D9D"/>
    <w:rsid w:val="00130D5D"/>
    <w:rsid w:val="00157C18"/>
    <w:rsid w:val="00612DDE"/>
    <w:rsid w:val="00700A3B"/>
    <w:rsid w:val="0072012E"/>
    <w:rsid w:val="00854B6C"/>
    <w:rsid w:val="008927C8"/>
    <w:rsid w:val="0096534B"/>
    <w:rsid w:val="00A23B36"/>
    <w:rsid w:val="00A454EC"/>
    <w:rsid w:val="00C32CEB"/>
    <w:rsid w:val="00D75D0B"/>
    <w:rsid w:val="00F1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Blinnikova_OK</cp:lastModifiedBy>
  <cp:revision>8</cp:revision>
  <dcterms:created xsi:type="dcterms:W3CDTF">2021-01-29T12:34:00Z</dcterms:created>
  <dcterms:modified xsi:type="dcterms:W3CDTF">2021-02-16T03:24:00Z</dcterms:modified>
</cp:coreProperties>
</file>